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2024年度益阳市资阳区发展和改革局</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部门整体支出绩效自评报告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根据财政部《财政支出预算绩效评价管理暂行办法》《益阳市财政局关于转发&lt;湖南省预算绩效管理工作规程&gt;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试行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的通知》、区财政局《关于开展2024年度区级预算部门绩效自评和部门评价工作的通知》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益资财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10号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文件精神，我局认真组织了2024年度部门整体支出绩效自评工作。现将2024年部门整体支出绩效评价情况报告如下：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一、部门概况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（一）重点工作计划。</w:t>
      </w:r>
      <w:r>
        <w:rPr>
          <w:rFonts w:hint="eastAsia" w:ascii="仿宋_GB2312" w:hAnsi="仿宋_GB2312" w:eastAsia="仿宋_GB2312" w:cs="仿宋_GB2312"/>
          <w:sz w:val="32"/>
          <w:szCs w:val="32"/>
        </w:rPr>
        <w:t>我局是财政全额拨款的行政单位，今年以来，在区委、区政府的正确领导下，区发改局党组深入学习贯彻党的二十大精神，认真研究发展态势，找准发展方向，聚焦高质量发展、经济运行、项目建设、立项争资、易迁后扶、粮食安全、园区发展、环资能源、物价监管、招投标监管、“十四五”中期评估等重点任务，以“闯”的精神、“创”的劲头、“干”的作风，扎实推进各项工作。我局有一个预算单位：区发改局部门本级。</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（二）部门整体支出规模、使用方向等情况。</w:t>
      </w:r>
      <w:r>
        <w:rPr>
          <w:rFonts w:hint="eastAsia" w:ascii="仿宋_GB2312" w:hAnsi="仿宋_GB2312" w:eastAsia="仿宋_GB2312" w:cs="仿宋_GB2312"/>
          <w:sz w:val="32"/>
          <w:szCs w:val="32"/>
        </w:rPr>
        <w:t>2024年部门整体支出决算数2405.</w:t>
      </w:r>
      <w:del w:id="0" w:author="Administrator" w:date="2025-10-17T22:59:13Z">
        <w:r>
          <w:rPr>
            <w:rFonts w:hint="default" w:ascii="仿宋_GB2312" w:hAnsi="仿宋_GB2312" w:eastAsia="仿宋_GB2312" w:cs="仿宋_GB2312"/>
            <w:sz w:val="32"/>
            <w:szCs w:val="32"/>
            <w:lang w:val="en-US"/>
          </w:rPr>
          <w:delText>09</w:delText>
        </w:r>
      </w:del>
      <w:ins w:id="1" w:author="Administrator" w:date="2025-10-17T22:59:13Z">
        <w:r>
          <w:rPr>
            <w:rFonts w:hint="eastAsia" w:ascii="仿宋_GB2312" w:hAnsi="仿宋_GB2312" w:eastAsia="仿宋_GB2312" w:cs="仿宋_GB2312"/>
            <w:sz w:val="32"/>
            <w:szCs w:val="32"/>
            <w:lang w:val="en-US" w:eastAsia="zh-CN"/>
          </w:rPr>
          <w:t>1</w:t>
        </w:r>
      </w:ins>
      <w:r>
        <w:rPr>
          <w:rFonts w:hint="eastAsia" w:ascii="仿宋_GB2312" w:hAnsi="仿宋_GB2312" w:eastAsia="仿宋_GB2312" w:cs="仿宋_GB2312"/>
          <w:sz w:val="32"/>
          <w:szCs w:val="32"/>
        </w:rPr>
        <w:t>万元。收入即包括一般公共预算财政拨款收入</w:t>
      </w:r>
      <w:del w:id="2" w:author="Administrator" w:date="2025-10-17T22:58:58Z">
        <w:r>
          <w:rPr>
            <w:rFonts w:hint="default" w:ascii="仿宋_GB2312" w:hAnsi="仿宋_GB2312" w:eastAsia="仿宋_GB2312" w:cs="仿宋_GB2312"/>
            <w:sz w:val="32"/>
            <w:szCs w:val="32"/>
            <w:lang w:val="en-US"/>
          </w:rPr>
          <w:delText>2355.73</w:delText>
        </w:r>
      </w:del>
      <w:ins w:id="3" w:author="Administrator" w:date="2025-10-17T22:58:58Z">
        <w:r>
          <w:rPr>
            <w:rFonts w:hint="eastAsia" w:ascii="仿宋_GB2312" w:hAnsi="仿宋_GB2312" w:eastAsia="仿宋_GB2312" w:cs="仿宋_GB2312"/>
            <w:sz w:val="32"/>
            <w:szCs w:val="32"/>
            <w:lang w:val="en-US" w:eastAsia="zh-CN"/>
          </w:rPr>
          <w:t>22</w:t>
        </w:r>
      </w:ins>
      <w:ins w:id="4" w:author="Administrator" w:date="2025-10-17T22:58:59Z">
        <w:r>
          <w:rPr>
            <w:rFonts w:hint="eastAsia" w:ascii="仿宋_GB2312" w:hAnsi="仿宋_GB2312" w:eastAsia="仿宋_GB2312" w:cs="仿宋_GB2312"/>
            <w:sz w:val="32"/>
            <w:szCs w:val="32"/>
            <w:lang w:val="en-US" w:eastAsia="zh-CN"/>
          </w:rPr>
          <w:t>98.</w:t>
        </w:r>
      </w:ins>
      <w:ins w:id="5" w:author="Administrator" w:date="2025-10-17T22:59:00Z">
        <w:r>
          <w:rPr>
            <w:rFonts w:hint="eastAsia" w:ascii="仿宋_GB2312" w:hAnsi="仿宋_GB2312" w:eastAsia="仿宋_GB2312" w:cs="仿宋_GB2312"/>
            <w:sz w:val="32"/>
            <w:szCs w:val="32"/>
            <w:lang w:val="en-US" w:eastAsia="zh-CN"/>
          </w:rPr>
          <w:t>6</w:t>
        </w:r>
      </w:ins>
      <w:ins w:id="6" w:author="Administrator" w:date="2025-10-17T22:59:43Z">
        <w:r>
          <w:rPr>
            <w:rFonts w:hint="eastAsia" w:ascii="仿宋_GB2312" w:hAnsi="仿宋_GB2312" w:eastAsia="仿宋_GB2312" w:cs="仿宋_GB2312"/>
            <w:sz w:val="32"/>
            <w:szCs w:val="32"/>
            <w:lang w:val="en-US" w:eastAsia="zh-CN"/>
          </w:rPr>
          <w:t>7</w:t>
        </w:r>
      </w:ins>
      <w:r>
        <w:rPr>
          <w:rFonts w:hint="eastAsia" w:ascii="仿宋_GB2312" w:hAnsi="仿宋_GB2312" w:eastAsia="仿宋_GB2312" w:cs="仿宋_GB2312"/>
          <w:sz w:val="32"/>
          <w:szCs w:val="32"/>
        </w:rPr>
        <w:t>万元和其他收入106.43万元；支出即包括基本支出748.18万元和项目支出1656.92万</w:t>
      </w:r>
      <w:bookmarkStart w:id="0" w:name="_GoBack"/>
      <w:bookmarkEnd w:id="0"/>
      <w:r>
        <w:rPr>
          <w:rFonts w:hint="eastAsia" w:ascii="仿宋_GB2312" w:hAnsi="仿宋_GB2312" w:eastAsia="仿宋_GB2312" w:cs="仿宋_GB2312"/>
          <w:sz w:val="32"/>
          <w:szCs w:val="32"/>
        </w:rPr>
        <w:t>元；基本支出主要包括保障人员工资福利支出的人员经费和保障日常开支的公用经费。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二、一般公共预算拨款支出情况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2024年一般公共预算拨款收入2298.67万元，其中：基本支出全年预算数647.25万元、项目支出1651.42万元。具体安排情况如下：</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（一）基本支出：</w:t>
      </w:r>
      <w:r>
        <w:rPr>
          <w:rFonts w:hint="eastAsia" w:ascii="仿宋_GB2312" w:hAnsi="仿宋_GB2312" w:eastAsia="仿宋_GB2312" w:cs="仿宋_GB2312"/>
          <w:sz w:val="32"/>
          <w:szCs w:val="32"/>
        </w:rPr>
        <w:t>2024年年初预算数为394.5万元，全年预算数为662.25万元。是指为保障单位机构正常运转、完成日常工作任务而发生的各项支出，包括用于基本工资、津贴补贴等人员经费以及办公费、印刷费、水电费、办公设备购置等日常公用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（二）项目支出：</w:t>
      </w:r>
      <w:r>
        <w:rPr>
          <w:rFonts w:hint="eastAsia" w:ascii="仿宋_GB2312" w:hAnsi="仿宋_GB2312" w:eastAsia="仿宋_GB2312" w:cs="仿宋_GB2312"/>
          <w:sz w:val="32"/>
          <w:szCs w:val="32"/>
        </w:rPr>
        <w:t>2024年年初预算数为238.10万元，全年预算数1693.48万元。是指单位为完成特定行政工作任务或事业发展目标而发生的支出，包括有关事业发展专项、专项业务费等。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区本级年初项目支出预算数68.1万元，具体为：区立项争资工作经费14万元、市对区绩效考核指标任务工作经费2万元、区益沅桃城镇群建设工作经费1万元、区两型办工作经费1万元、区节能降耗工作经费1万元、区价格认证工作经费12.28万元、粮食行政执法工作经费12万元、维稳经费1.6万元、老干活动经费4万元、分流人员经费4.22万元、区国动办经费10万元、政策性粮食监管信息化运行维护费项目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三、部门整体支出绩效情况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（一）绩效目标完成情况部门整体收入预算：</w:t>
      </w:r>
      <w:r>
        <w:rPr>
          <w:rFonts w:hint="eastAsia" w:ascii="仿宋_GB2312" w:hAnsi="仿宋_GB2312" w:eastAsia="仿宋_GB2312" w:cs="仿宋_GB2312"/>
          <w:sz w:val="32"/>
          <w:szCs w:val="32"/>
        </w:rPr>
        <w:t>2024年部门整体收入年初预算数632.6万元，全年收入预算数2462.15万元，其中一般公共预算拨款2355.73万元，其他资金106.43万元。本单位没有政府性基金预算收入，也就没有使用政府性基金预算安排的支出。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部门整体支出预算：2024年部门整体年初预算数632.6万元，全年支出预算数2462.15万元。其中基本支出763.18万元，项目支出1656.92万元。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合资产管理和业务开展情况，2024年部门整体支出2405.09万元，在高质量发展、经济运行、项目建设、立项争资、易迁后扶、粮食安全、园区发展、环资能源、物价监管、招投标监管、“十四五”中期评估等重点任务中都发挥了突出作用。市立项争资工作第</w:t>
      </w:r>
      <w:r>
        <w:rPr>
          <w:rFonts w:hint="default" w:ascii="仿宋_GB2312" w:hAnsi="仿宋_GB2312" w:eastAsia="仿宋_GB2312" w:cs="仿宋_GB2312"/>
          <w:sz w:val="32"/>
          <w:szCs w:val="32"/>
          <w:lang w:val="en-US"/>
        </w:rPr>
        <w:t>1</w:t>
      </w:r>
      <w:r>
        <w:rPr>
          <w:rFonts w:hint="eastAsia" w:ascii="仿宋_GB2312" w:hAnsi="仿宋_GB2312" w:eastAsia="仿宋_GB2312" w:cs="仿宋_GB2312"/>
          <w:sz w:val="32"/>
          <w:szCs w:val="32"/>
        </w:rPr>
        <w:t>季度考评全市第一名、市固投和项目建设第</w:t>
      </w:r>
      <w:r>
        <w:rPr>
          <w:rFonts w:hint="default" w:ascii="仿宋_GB2312" w:hAnsi="仿宋_GB2312" w:eastAsia="仿宋_GB2312" w:cs="仿宋_GB2312"/>
          <w:sz w:val="32"/>
          <w:szCs w:val="32"/>
          <w:lang w:val="en-US"/>
        </w:rPr>
        <w:t>3</w:t>
      </w:r>
      <w:r>
        <w:rPr>
          <w:rFonts w:hint="eastAsia" w:ascii="仿宋_GB2312" w:hAnsi="仿宋_GB2312" w:eastAsia="仿宋_GB2312" w:cs="仿宋_GB2312"/>
          <w:sz w:val="32"/>
          <w:szCs w:val="32"/>
        </w:rPr>
        <w:t>季度考评全市第一名，成功申报省优质粮油工程升级版重点县，高质量发展综合绩效评价全市名列前茅，易迁后扶工作考评全市先进。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（二）资产管理和业务开展情况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综合规划工作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学撰写了关于2024年半年度和全年度经济和社会发展计划执行情况的报告，深入分析我区经济形势，将各项任务目标合理分解，及时下达，确保发挥好计划的引领、指导作用。开展了了《益阳市资阳区国民经济和社会发展第十四个五年规划纲要（2021—2025）》实施中期评估，根据实际情况对相关数据进行调整。2024年全市对各区县考核的高质量发展指标</w:t>
      </w:r>
      <w:ins w:id="7" w:author="Edenmsy." w:date="2025-06-13T10:12:51Z">
        <w:r>
          <w:rPr>
            <w:rFonts w:hint="eastAsia" w:ascii="仿宋_GB2312" w:hAnsi="仿宋_GB2312" w:eastAsia="仿宋_GB2312" w:cs="仿宋_GB2312"/>
            <w:sz w:val="32"/>
            <w:szCs w:val="32"/>
            <w:lang w:val="en-US" w:eastAsia="zh-CN"/>
          </w:rPr>
          <w:t>中</w:t>
        </w:r>
      </w:ins>
      <w:r>
        <w:rPr>
          <w:rFonts w:hint="eastAsia" w:ascii="仿宋_GB2312" w:hAnsi="仿宋_GB2312" w:eastAsia="仿宋_GB2312" w:cs="仿宋_GB2312"/>
          <w:sz w:val="32"/>
          <w:szCs w:val="32"/>
        </w:rPr>
        <w:t>（不含减分项）共64项，截至11月，有排名数据的指标共24项，我区有10项数据排名第一位,3项数据排名第二位,1项数据排名第三位，</w:t>
      </w:r>
      <w:ins w:id="8" w:author="Edenmsy." w:date="2025-06-13T10:12:54Z">
        <w:r>
          <w:rPr>
            <w:rFonts w:hint="eastAsia" w:ascii="仿宋_GB2312" w:hAnsi="仿宋_GB2312" w:eastAsia="仿宋_GB2312" w:cs="仿宋_GB2312"/>
            <w:sz w:val="32"/>
            <w:szCs w:val="32"/>
            <w:lang w:val="en-US" w:eastAsia="zh-CN"/>
          </w:rPr>
          <w:t>我区</w:t>
        </w:r>
      </w:ins>
      <w:ins w:id="9" w:author="Edenmsy." w:date="2025-06-13T10:12:57Z">
        <w:r>
          <w:rPr>
            <w:rFonts w:hint="eastAsia" w:ascii="仿宋_GB2312" w:hAnsi="仿宋_GB2312" w:eastAsia="仿宋_GB2312" w:cs="仿宋_GB2312"/>
            <w:sz w:val="32"/>
            <w:szCs w:val="32"/>
            <w:lang w:val="en-US" w:eastAsia="zh-CN"/>
          </w:rPr>
          <w:t>排名</w:t>
        </w:r>
      </w:ins>
      <w:ins w:id="10" w:author="Edenmsy." w:date="2025-06-13T10:12:59Z">
        <w:r>
          <w:rPr>
            <w:rFonts w:hint="eastAsia" w:ascii="仿宋_GB2312" w:hAnsi="仿宋_GB2312" w:eastAsia="仿宋_GB2312" w:cs="仿宋_GB2312"/>
            <w:sz w:val="32"/>
            <w:szCs w:val="32"/>
            <w:lang w:val="en-US" w:eastAsia="zh-CN"/>
          </w:rPr>
          <w:t>全市第一</w:t>
        </w:r>
      </w:ins>
      <w:ins w:id="11" w:author="Edenmsy." w:date="2025-06-13T10:13:00Z">
        <w:r>
          <w:rPr>
            <w:rFonts w:hint="eastAsia" w:ascii="仿宋_GB2312" w:hAnsi="仿宋_GB2312" w:eastAsia="仿宋_GB2312" w:cs="仿宋_GB2312"/>
            <w:sz w:val="32"/>
            <w:szCs w:val="32"/>
            <w:lang w:val="en-US" w:eastAsia="zh-CN"/>
          </w:rPr>
          <w:t>，</w:t>
        </w:r>
      </w:ins>
      <w:r>
        <w:rPr>
          <w:rFonts w:hint="eastAsia" w:ascii="仿宋_GB2312" w:hAnsi="仿宋_GB2312" w:eastAsia="仿宋_GB2312" w:cs="仿宋_GB2312"/>
          <w:sz w:val="32"/>
          <w:szCs w:val="32"/>
        </w:rPr>
        <w:t>资阳高质量发展强劲有力。强势推进“强中心城区”战略，组建工作专班，每季度调度全区工作推进情况，2024年工作成效较好，企业培育方面新增规模工业企业5家，培育省级专精特新中小企业9家；科技创新方面与多个高校达成合作、设立中试平台；产业发展方面PCB产业预计全年实现产值130亿元，农产品加工业实现总产值258.23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立项争资工作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坚持“月调度、季通报”，加大立项争资工作调度力度，全年共完成上级竞争性项目资金24亿元。通过国家发改委和财政部审核通过的</w:t>
      </w:r>
      <w:ins w:id="12" w:author="Edenmsy." w:date="2025-06-13T10:13:20Z">
        <w:r>
          <w:rPr>
            <w:rFonts w:hint="eastAsia" w:ascii="仿宋_GB2312" w:hAnsi="仿宋_GB2312" w:eastAsia="仿宋_GB2312" w:cs="仿宋_GB2312"/>
            <w:sz w:val="32"/>
            <w:szCs w:val="32"/>
            <w:lang w:val="en-US" w:eastAsia="zh-CN"/>
          </w:rPr>
          <w:t>专项债</w:t>
        </w:r>
      </w:ins>
      <w:r>
        <w:rPr>
          <w:rFonts w:hint="eastAsia" w:ascii="仿宋_GB2312" w:hAnsi="仿宋_GB2312" w:eastAsia="仿宋_GB2312" w:cs="仿宋_GB2312"/>
          <w:sz w:val="32"/>
          <w:szCs w:val="32"/>
        </w:rPr>
        <w:t>项目有16个，获得专项债额度7.68亿元（其中用于政府性基金财力0.58亿元）。2024年超长期特别国债通过省发改委审核，推送到国家发改委的项目共9个，资金需求5.13亿元，其中长春经开区食品工业园排水防涝设施建设项目资金到位14006万元。国债到位资金4.6033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固定资产投资工作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力扩投资、稳增长，做到依法入统，应统尽统。全年完成固定资产投资93.06亿元，增速为10.8%；完成投资项目新入库105个，总投资75.09亿元，其中，民间投资项目入库54个，总投资43.35亿元，占比预计51.50%，增速24.5%%。政务中心发改窗口今年共办理立项219个，同比减少20%；总投资201.82亿元，同比减少13.7%。其中审批项目66个，总投资22.20亿元；备案项目153个，总投资179.62万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重点项目建设工作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全区共有投资500万及以上项目117个，总投资477亿元，年度计划投资138.42亿元，年度累计完成投资168.15亿元，占年度计划投资的121.48%。6个省级、55个市级重点项目分别完成投资35.53、125.62亿元，完成年度计划投资的147.98%、140.33%，市重点项目总投资占GDP的比重位列全市第一。我区共3个市级十大产业项目，个数及投资完成率均居全市前列。长春垸堤防加固工程、益常高速扩容工程等一批水利、交通基础设施建设项目顺利推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lang w:eastAsia="zh-CN"/>
        </w:rPr>
        <w:t>招投标工作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真落实国家、省招投标政策，履行招投标指导、协调、监督职能，全年核准公开招标项目36个。组织开展了全区公共资源交易领域突出问题专项整治攻坚战，制定了专项整治实施方案下发至区直有关单位开展工作，按上级要求核查了远程异地评标项目、规避招标待核查项目情况，抽查了2021-2023年10%的项目招标投标开展情况，指导各行业行政监督部门对2023年9月以来的项目进行了标后稽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lang w:eastAsia="zh-CN"/>
        </w:rPr>
        <w:t>粮食工作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落实区级粮食储备管理。改革创新优化收购措施，8天圆满完成今年新增1500吨区级储备粮收购任务，现有区级储备粮5500吨（其中稻谷5000吨、大米350吨）。二是完善粮食应急保障机制。为防范化解各类粮食应急保障风险隐患，修订了《益阳市资阳区粮食应急预案》，建立了区级粮食应急保障企业名单制。三是推动粮油产业高质量发展。深入实施优质粮油工程，申报了“资阳胚芽米”地域公共品牌；统筹推进粮食产后服务体系，基本已建成粮食产后服务中心覆盖全区范围。四是做好粮食质量检验监测。完成上级部门下达的粮食质量监测任务，全年共检测粮油样品95份。五是大力推进粮食节约减损，制定了《资阳区粮食储存环节损失损耗调查工作调查实施方案》，开展粮食储存环节和加工损失损耗调查工作。扎实开展粮食安全宣传教育活动，利用主题党日、“粮食科技活动周”、“粮食安全宣传周”等活动向党员干部和社会群众广泛宣传粮食安全形势和爱粮节粮知识，引导形成爱粮节粮新风尚。五是扎实开展粮食流通监督检查。今年以来，共开展各项检查17次，出动执法人员50多人次，及时整改、处罚违规违法行为，确保不合格粮食不流入口粮市场。粮食收购期间，采取全面检查和重点检查相结合的办法,出动30人次,检查执法8次,检查企业和产后服务点16家，处置超标粮食300余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lang w:eastAsia="zh-CN"/>
        </w:rPr>
        <w:t>能源工作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推进节能降碳工作。顺利推进我区双碳工作，比照市规格成立资阳区碳达峰碳中和工作领导小组，制定了《资阳区碳达峰实施方案》。拟定《益阳市资阳区塑料污染治理2024年工作要点》，进一步加强塑料污染治理，确保全区环境质量持续向好。常态化推进两高项目的行政审批监管和开展重点用能单位监测工作。积极指导企业填报存量项目能效水平信息表，督促项目建设单位及时办理节能验收。二是积极发展新能源。有序推进充电桩、光伏发电等能源项目建设工作，光伏发电项目备案总计办结66项，已建成546根公共充电枪（不含专用）。第一批电动汽车充电设施建设奖补项目已有2个充电桩公共站点通过市级审核，申请奖补资金总计21.84万元，奖补资金已发放到位。第二批电动汽车充电设施建设奖补项目，已有11个充电桩公共站点通过区级审核，申请奖补资金总计240.08万元。三是抓好能源领域安全生产工作。定期向区安委会报告安全生产贯彻落实情况。定期赴往长输管道高后果区、能源项目建设现场进行安全生产督查，对于发现的隐患要求及时整改，严格履行行业主管部门的监管责任，全年共开展安全生产督查28次。监督企业时刻压实安全生产主体责任，要求把风险隐患化解在萌芽之时、成灾之前。</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lang w:eastAsia="zh-CN"/>
        </w:rPr>
        <w:t>社会信用体系建设工作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大信用信息归集力度，每周在微信群提醒各成员单位将本周“双公示”信息全量报送到信用益阳，我区共归集信用信息46260条，其中行政许可6311条，行政处罚480条,信用承诺26373条。加强宣传教育，不断提升广大居民的信用意识。为积极响应省、市支持小微企业融资协调工作机制的部署和要求，成立了由常务副区长任召集人，区发改局局长、区政府办副主任任副召集人的工作专班，研究制定并印发了《关于建立资阳区支持小微企业融资协调工作机制的通知》，目前“千企万户大走访”活动已在全区深入开展，截至12月31日，全区已走访小微企业4626家，摸排形成“申报清单”735家，筛选进入“推荐清单”735家，各级银行金融机构为693家小微企业成功放贷3.46亿元。每月按时完成企业上市“金芙蓉”跃升计划调度。</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lang w:eastAsia="zh-CN"/>
        </w:rPr>
        <w:t>洞庭湖生态治理工作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落实习近平生态文明思想，切实扛起生态环境保护政治责任。一是印发《益阳市资阳区发展和改革局关于印发&lt;2024年“洞庭清波”常态化监督工作方案&gt;的通知》，开展了2024年“洞庭清波”常态化督查；二是对近年来7个重点流域水环境综合治理中央预算内项目进行全面排查，发现问题后通过下发交办函的形式通知项目单位及时整改；三是推动完成世行贷款长江保护与生态修复项目相关指标工作。目前省审计厅已完成对资阳区2023年相关指标核验；已开展两次项目管理、环境和社会外业工作；已提取预付款7817.51万元；正在编制资阳区污水综合管理战略规划，已形成《&lt;资阳区生活污水综合管理战略&gt;编制工作任务大纲》。</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lang w:eastAsia="zh-CN"/>
        </w:rPr>
        <w:t>国防动员工作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顺利召开了资阳区国防动员委员会第一次全体会议。会议审议通过了《益阳市资阳区国防动员委员会成员单位职责》《益阳市资阳区国防动员委员会工作规则》《益阳市资阳区国防动员委员会联合办公室工作运行细则（试行）》《益阳市资阳区贯彻落实〈国防动员建设“十四五”规划〉实施方案》《资阳区国防动员委员会2024年工作要点》《益阳市资阳区国防动员实施预案编制方案》《资阳区重要军事设施保护问题专项排查整治工作方案》《关于规范调整资阳区国防动员委员会成员的通知》等8个文件，目前正式文件均已印发，并下发至34个国防动员成员单位。二是协调处理资阳区人民武装部轻武器射击场相关保护问题。区国动委联合办公室组织相关单位多轮实地踏勘，多地协调协商，最终就射击场进出道路恢复与属地多方达成基本一致意见。目前射击场道路建设已基本完工，大致恢复了射击场基本功能。三是组织开展了2024年战区重点潜力关键指标核查工作，召开了2024年战区重点潜力关键指标核查部署会议，收集了相关数据并上报至市国动办。四是深入开展国防动员及人民防空宣传。拓展深化国防动员和人民防空宣传教育“五进”活动，完成5个社区人防宣传工作站的建设。五是多次开展潜力数据核查。对辖区内地方民用厂房、民防工程等民用资源进行了普查核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lang w:eastAsia="zh-CN"/>
        </w:rPr>
        <w:t>园区工作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展了调区扩区工作，长春经开区原核准面积为633.69公顷，2024年3月19日省发改委同意园区调出258.46公顷，并出具了批复文件。主要调出园区范围内居住、商业、教育等非产业用地。调区后园区总面积为375.23公顷。园区正在有序开展扩区工作，已与相关三方技术公司签订技术服务合同，已制定扩区初步方案，拟扩区374.87公顷。初步完成产业规划编制，其余论证项目正在有序推进，计划今年年底完成扩区工作。“五好”园区省预算内项目已下达资金475万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12.</w:t>
      </w:r>
      <w:r>
        <w:rPr>
          <w:rFonts w:hint="eastAsia" w:ascii="仿宋_GB2312" w:hAnsi="仿宋_GB2312" w:eastAsia="仿宋_GB2312" w:cs="仿宋_GB2312"/>
          <w:b/>
          <w:bCs/>
          <w:sz w:val="32"/>
          <w:szCs w:val="32"/>
          <w:lang w:eastAsia="zh-CN"/>
        </w:rPr>
        <w:t>易地扶贫搬迁后续扶持工作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全区各易地搬迁安置点的日常管理、安全隐患、台账资料、房屋质量以及易迁后扶公益性岗位人员工作情况进行了现场督查，并对督查情况进行了问题汇总，出具了《关于易地搬迁安置点和公益性岗位工作人员管理检查情况的通报》。与乡村振兴局开展了资阳区2024年巩固脱贫成果联合督查，并提交了督查问题汇总表，下发了问题整改清单。为切实解决我区易地搬迁集中安置点群众在办理户口、低保等基本民生事项“两头跑”的问题，满足其就近就地办理政务服务事项的需要，出台了《关于明确全区易地搬迁集中安置点群众就近就地办理政务服务事项的通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13.</w:t>
      </w:r>
      <w:r>
        <w:rPr>
          <w:rFonts w:hint="eastAsia" w:ascii="仿宋_GB2312" w:hAnsi="仿宋_GB2312" w:eastAsia="仿宋_GB2312" w:cs="仿宋_GB2312"/>
          <w:b/>
          <w:bCs/>
          <w:sz w:val="32"/>
          <w:szCs w:val="32"/>
          <w:lang w:eastAsia="zh-CN"/>
        </w:rPr>
        <w:t>价格工作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续做好价格监测、价格成本监审、收费管理和价格认证等工作。全面推进农业水价综合改革，联合财政、水利、农业农村部门印发了《资阳区农业水价综合改革验收工作实施方案》，在12月底完成了区级自验，并配合完成市级验收工作。2024年，资阳区价格认证中心共完成涉刑价格认定案件127宗，认定标的总额65.58万元,办案率比去年同期增长24.5%；积极协助公安机关办理辖区内经济案件十余件，以高效、优质的服务为企业挽回了直接经济损失数十万元，赢得了企业的一致好评。其中宇星碳素有限公司的铜电极被盗案例被作为典型案例报送至省价格认证中心审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14.</w:t>
      </w:r>
      <w:r>
        <w:rPr>
          <w:rFonts w:hint="eastAsia" w:ascii="仿宋_GB2312" w:hAnsi="仿宋_GB2312" w:eastAsia="仿宋_GB2312" w:cs="仿宋_GB2312"/>
          <w:b/>
          <w:bCs/>
          <w:sz w:val="32"/>
          <w:szCs w:val="32"/>
          <w:lang w:eastAsia="zh-CN"/>
        </w:rPr>
        <w:t>服务业入规工作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重点围绕服务企业培育服务、部门协同、上门宣传等方式加快服务企业入规，制定了《2024年资阳区规上服务业企业培育工作实施方案》，将目标任务下达到19个部门单位。我局及时掌握全区注册的十一类领域行业服务业企业的基本情况，重点关注新注册新投产企业服务业企业。指导各责任单位做好服务业企业入规工作，并对完成情况进行周调度，全区共申报17家服务业企业入规，至目前已审核通过13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15.</w:t>
      </w:r>
      <w:r>
        <w:rPr>
          <w:rFonts w:hint="eastAsia" w:ascii="仿宋_GB2312" w:hAnsi="仿宋_GB2312" w:eastAsia="仿宋_GB2312" w:cs="仿宋_GB2312"/>
          <w:b/>
          <w:bCs/>
          <w:sz w:val="32"/>
          <w:szCs w:val="32"/>
          <w:lang w:eastAsia="zh-CN"/>
        </w:rPr>
        <w:t>“两重”“两新”工作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力推进“两重”“两新”工作，印发了《益阳市资阳区“两重”“两新”送解优专项行动实施方案》，共派出区级领导20名、优秀干部172名，对全区294家规上企业进行全覆盖走访、调研、收集问题与困难，帮助企业解决困难、问题。指导明正宏、富佳、菲美特3家企业成功获取国债资金4861万元。消费品行业，完成汽车报废更新90台；完成报废汽车拆解180台；组织益阳宏立汽车贸易有限公司等4家企业参与汽车置换更新活动，完成汽车置换更新75台；组织益威龙电器等23家企业参加家电以旧换新活动，完成家电以旧换新11000台（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四、总体评价和自评得分情况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我局在省、市各部门和区委、区政府的正确领导下，在全体干部职工的共同努力下，按照省、市区的工作部署，认真组织实施，全面发动，分级负责，全面完成了各项工作目标任务。通过加强预算收支管理，不断建立健全内部管理制度，梳理内部管理流程，部门整体支出管理水平得到提升。2024年，为进一步加强预算资金的管理，严格预算执行，提高财政资金的使用效益，我局重点开展了以下几方面的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完善制度。</w:t>
      </w:r>
      <w:r>
        <w:rPr>
          <w:rFonts w:hint="eastAsia" w:ascii="仿宋_GB2312" w:hAnsi="仿宋_GB2312" w:eastAsia="仿宋_GB2312" w:cs="仿宋_GB2312"/>
          <w:sz w:val="32"/>
          <w:szCs w:val="32"/>
        </w:rPr>
        <w:t>一是我局在2024年进一步推动单位内部控制建设，制定了《单位内部控制制度》。二是对机关公务接待、因公出差、会议、培训等费用报账进一步进行了规范。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严控支出。</w:t>
      </w:r>
      <w:r>
        <w:rPr>
          <w:rFonts w:hint="eastAsia" w:ascii="仿宋_GB2312" w:hAnsi="仿宋_GB2312" w:eastAsia="仿宋_GB2312" w:cs="仿宋_GB2312"/>
          <w:sz w:val="32"/>
          <w:szCs w:val="32"/>
        </w:rPr>
        <w:t>我局严格执行财务预算和财务管理制度，“三公”经费控制有序。年初按预算，制定年度支出计划，执行中严格支出程序，做到先有预算、后有开支，不得随意调整。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规范管理。</w:t>
      </w:r>
      <w:r>
        <w:rPr>
          <w:rFonts w:hint="eastAsia" w:ascii="仿宋_GB2312" w:hAnsi="仿宋_GB2312" w:eastAsia="仿宋_GB2312" w:cs="仿宋_GB2312"/>
          <w:sz w:val="32"/>
          <w:szCs w:val="32"/>
        </w:rPr>
        <w:t>对于局经费支出，明确审批权限，对每项支出都制定了专门的审批程序，严格按照审批制度执行，重大开支经局党组集体研究；积极推行公务卡结算，外出调研培训等均使用公务卡开支费用；设备购置及向社会购买服务一律履行政府采购程序，办公用品采取集中定点采购；会议费、差旅费、培训费和“三公经费”坚决按相关文件规定执行，完善审批、预算手续，做到附件依据齐全，杜绝一切超标准、超预算的开支；加强非税收入管理，严格执行收支两条线；加强监督检查，由办公室牵头，各股室、二级机构配合，做好机关财务自查自审，发现问题及时制定措施组织整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积极推进局机关经费公开，自觉接受监督。</w:t>
      </w:r>
      <w:r>
        <w:rPr>
          <w:rFonts w:hint="eastAsia" w:ascii="仿宋_GB2312" w:hAnsi="仿宋_GB2312" w:eastAsia="仿宋_GB2312" w:cs="仿宋_GB2312"/>
          <w:sz w:val="32"/>
          <w:szCs w:val="32"/>
        </w:rPr>
        <w:t>我局按照要求在局网站及时公开了部门预、决算和“三公经费”支出情况，做到了公开透明。通过这一系列措施，确保了我局预算管理的规范性。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根据部门整体绩效评价指标体系，本局2024年评价得分为99分，结论为“优”。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五、存在的问题及原因分析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（一）立项争资有待提质增效。</w:t>
      </w:r>
      <w:r>
        <w:rPr>
          <w:rFonts w:hint="eastAsia" w:ascii="仿宋_GB2312" w:hAnsi="仿宋_GB2312" w:eastAsia="仿宋_GB2312" w:cs="仿宋_GB2312"/>
          <w:sz w:val="32"/>
          <w:szCs w:val="32"/>
        </w:rPr>
        <w:t>一是部分项目申报要件不齐、质量不高，导致在对接和申报过程中处于被动局面‌。二是项目储备比较仓促，部分项目建设内容经不起推敲，导致项目申报成功率不高。2024年，中央预算内项目仅通过7个，仅争取资金3637万元；省预算内项目仅通过1个，仅争取资金475万元。三是立项争资拼抢氛围不浓。由于跑项目、争资金，需要投入较多的人力、物力和财力，有的同志存在畏难情绪，组织申报和汇报争取的积极性不高。</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（二）项目建设滞后影响进度。</w:t>
      </w:r>
      <w:r>
        <w:rPr>
          <w:rFonts w:hint="eastAsia" w:ascii="仿宋_GB2312" w:hAnsi="仿宋_GB2312" w:eastAsia="仿宋_GB2312" w:cs="仿宋_GB2312"/>
          <w:sz w:val="32"/>
          <w:szCs w:val="32"/>
        </w:rPr>
        <w:t>一是因本级政府财力有限，少数项目建设资金来源主要为申请上级资金，如益阳市大码头景区旅游配套基础设施建设项目（一期）等。因向上争取项目资金有一定的时效性和不确定性，支撑投资持续增长的基础不牢。二是因市场行情下行，企业建设意愿不强，如瑞赛年产6000吨碳酸锂二期由于锂价下降利润空间被压缩，企业不愿意建设新项目。金健乳业项目因本地市场太小，暂缓生产线的建设。三是因是重大项目前期工作审批环节多，前后衔接紧，环节耗时长，有的项目还要进行规划调整和方案优化，导致纳入建设计划的项目不能及时开工。如鸿源稀土整体搬迁项目受国家调控政策影响，需与大型稀土集团公司达成合作协议，才能办理核准进而开工建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（三）固定资产投资存在短板。</w:t>
      </w:r>
      <w:r>
        <w:rPr>
          <w:rFonts w:hint="eastAsia" w:ascii="仿宋_GB2312" w:hAnsi="仿宋_GB2312" w:eastAsia="仿宋_GB2312" w:cs="仿宋_GB2312"/>
          <w:sz w:val="32"/>
          <w:szCs w:val="32"/>
        </w:rPr>
        <w:t>一是项目可行性研究报告不精准，导致项目资金下达后，项目建设内容及规模出现不同程度的变更。二是项目实施进展缓慢，下达了资金的项目，招投标工作滞后，影响项目的实施进度，导致下达的资金支付率严重滞后。三是固定资产投资在库项目不足，主要原因如下：一是整体经济形势下滑，投资趋谨慎；二是已下达资金的“四类项目”实施进度滞后，未及时入库；三是各责任单位固投专干调整频繁，业务工作衔接不顺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六、下一步改进措施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（一）加强经济运行监测。</w:t>
      </w:r>
      <w:r>
        <w:rPr>
          <w:rFonts w:hint="eastAsia" w:ascii="仿宋_GB2312" w:hAnsi="仿宋_GB2312" w:eastAsia="仿宋_GB2312" w:cs="仿宋_GB2312"/>
          <w:sz w:val="32"/>
          <w:szCs w:val="32"/>
        </w:rPr>
        <w:t>密切关注宏观经济形势，常态化开展对主要经济指标的监测分析，加大对重点行业、重点企业、重点项目的运行监测，准确掌握经济运行趋势及动态，及时发现并解决问题，分月做好主要经济指标运行监测预警，确保有序完成年度目标任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（二）加大立项争资力度。</w:t>
      </w:r>
      <w:r>
        <w:rPr>
          <w:rFonts w:hint="eastAsia" w:ascii="仿宋_GB2312" w:hAnsi="仿宋_GB2312" w:eastAsia="仿宋_GB2312" w:cs="仿宋_GB2312"/>
          <w:sz w:val="32"/>
          <w:szCs w:val="32"/>
        </w:rPr>
        <w:t>一是加强政策研判，重点研究国家在构建新发展格局、长江经济带、洞庭湖生态经济区、“两重两新”等方面政策，做好项目谋划和遴选，做实做细项目前期工作。二是积极主动向上对接，利用各级人脉资源，跑省进京衔接汇报，掌握争资立项主动权。三是强化对立项争资的调度，严格实行“月通报、季调度、年考评”的工作机制，严格考核奖惩兑现，提高各部门立项争资的积极性。</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（三）狠抓重点项目建设。</w:t>
      </w:r>
      <w:r>
        <w:rPr>
          <w:rFonts w:hint="eastAsia" w:ascii="仿宋_GB2312" w:hAnsi="仿宋_GB2312" w:eastAsia="仿宋_GB2312" w:cs="仿宋_GB2312"/>
          <w:sz w:val="32"/>
          <w:szCs w:val="32"/>
        </w:rPr>
        <w:t>一是狠抓项目谋划。收集、汇总、谋划2025年围绕高质量发展，聚焦重点领域，符合政策导向、具备建设条件、支撑长远发展的重点项目，为明年重点项目工作开好局、起好步打牢基础。二是进一步推进项目建设，确保形成有效实物量。及时跟踪项目进展情况，积极协调解决影响施工的突出问题，加快推进项目建设、投资进度，确保项目按期建成，切实发挥作用。三是进一步强化项目调度。每月对项目进行调度，加强对全区各重点项目建设的全局把握，掌握完成情况、工程形象进度等信息，抓实重点项目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（四）有序开展固定资产投资。</w:t>
      </w:r>
      <w:r>
        <w:rPr>
          <w:rFonts w:hint="eastAsia" w:ascii="仿宋_GB2312" w:hAnsi="仿宋_GB2312" w:eastAsia="仿宋_GB2312" w:cs="仿宋_GB2312"/>
          <w:sz w:val="32"/>
          <w:szCs w:val="32"/>
        </w:rPr>
        <w:t>一是摸清投资底数，对在库项目进行全面梳理、对比和分析，尽可能挖掘投资潜力。做到项目应统尽统。二是积极谋划项目，认真研究国家政策导向和投资方向，围绕中央预算内投资项目、地方政府债券项目、超长期国债等，抓紧谋划、储备一批前期手续完善、建设条件成熟的项目，争取更多项目获得上级资金支持。三是全面梳理审批事项，对政务窗口承担的所有审批业务（如：项目备案、可行性研究报告审批等）进行细致梳理。明确每个事项的法定依据、受理条件、申报材料、办理流程、审批时限等内容，形成标准化的业务指南。四是强化项目调度与监管，对已下达资金的项目，充分应用月调度、三到位等工作机制，督促项目单位规范资金使用，加快项目进度。</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（五）持续强化民生保障。</w:t>
      </w:r>
      <w:r>
        <w:rPr>
          <w:rFonts w:hint="eastAsia" w:ascii="仿宋_GB2312" w:hAnsi="仿宋_GB2312" w:eastAsia="仿宋_GB2312" w:cs="仿宋_GB2312"/>
          <w:sz w:val="32"/>
          <w:szCs w:val="32"/>
        </w:rPr>
        <w:t>一是大力推动全区粮油产业发展，努力建设储备、生产、加工相衔接配套的粮油产业集群。组织区内粮油企业共同打造“资阳胚芽米”区域公共品牌，推动全区优质粮油品牌立起来、走出去。二是全面推进资阳区“十四五”农业水价综合改革，确保到2025年圆满完成30.29万亩的改革任务。三是扎实做好易地扶贫搬迁“后半篇文章”。督促各乡镇加强各安置点的融入管理，创建安置点群众办事“一站式”示范窗口，为安置点群众在户籍、教育、养老等方面在当地社区办理手续提供更多更高效的便利，不断完善搬迁安置点配套设施，为搬迁群众提供更好的生产生活条件。四是加强规上服务业企业培育，继续健全完善相关保障措施，强化要素保障，落实优惠政策，加大财政奖补，加强企业跟踪检测和指导培育。对已入规的服务业企业，切实做好调度服务，积极协调解决企业的困难和问题，帮扶规上服务业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七、整体支出绩效自评结果拟应用和公开情况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（一）绩效评价目的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此次绩效评价的目的是：严格落实《预算法》及省、市绩效管理工作的有关规定，进一步规范财政资金的管理，强化财政支出绩效理念，提升部门责任意识，提高资金使用效益，促进发改事业的发展。</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（二）绩效评价的主要过程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绩效评价的要求，我们成立了由党组书记、局长郭智高任组长，党组副书记、副局长朱琛任副组长，财务人员、纪检监察人员任组员的自评工作领导小组，对照自评方案进行研究和部署，按照自评方案的要求，对照各实施项目的内容逐条逐项自评。在自评过程发现问题，查找原因，及时纠正偏差，为下一步工作夯实基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三</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部门整体支出情况分析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整体情况来看，严格按照年初预算进行部门整体支出。在支出过程中，能严格遵守各项规章制度。所有项目都详细制定了方案，严格按方案组织实施，并加强了监督。尤其是在专项经费支出上，专款专用，按项目实施计划的进度情况进行资金拨付，无截留、无挪用等现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益阳市资阳区发展和改革局</w:t>
      </w:r>
    </w:p>
    <w:p>
      <w:pPr>
        <w:keepNext w:val="0"/>
        <w:keepLines w:val="0"/>
        <w:pageBreakBefore w:val="0"/>
        <w:widowControl w:val="0"/>
        <w:kinsoku/>
        <w:wordWrap/>
        <w:overflowPunct/>
        <w:topLinePunct w:val="0"/>
        <w:autoSpaceDE/>
        <w:autoSpaceDN/>
        <w:bidi w:val="0"/>
        <w:adjustRightInd/>
        <w:snapToGrid/>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default" w:ascii="仿宋_GB2312" w:hAnsi="仿宋_GB2312" w:eastAsia="仿宋_GB2312" w:cs="仿宋_GB2312"/>
          <w:sz w:val="32"/>
          <w:szCs w:val="32"/>
          <w:lang w:val="en-US"/>
        </w:rPr>
        <w:t>4</w:t>
      </w:r>
      <w:ins w:id="13" w:author="WPS_1655105178" w:date="2025-06-13T10:49:13Z">
        <w:r>
          <w:rPr>
            <w:rFonts w:hint="eastAsia" w:ascii="仿宋_GB2312" w:hAnsi="仿宋_GB2312" w:eastAsia="仿宋_GB2312" w:cs="仿宋_GB2312"/>
            <w:sz w:val="32"/>
            <w:szCs w:val="32"/>
            <w:lang w:val="en-US" w:eastAsia="zh-CN"/>
          </w:rPr>
          <w:t>5</w:t>
        </w:r>
      </w:ins>
      <w:r>
        <w:rPr>
          <w:rFonts w:hint="eastAsia" w:ascii="仿宋_GB2312" w:hAnsi="仿宋_GB2312" w:eastAsia="仿宋_GB2312" w:cs="仿宋_GB2312"/>
          <w:sz w:val="32"/>
          <w:szCs w:val="32"/>
        </w:rPr>
        <w:t>年5月28日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denmsy.">
    <w15:presenceInfo w15:providerId="WPS Office" w15:userId="748354094"/>
  </w15:person>
  <w15:person w15:author="WPS_1655105178">
    <w15:presenceInfo w15:providerId="WPS Office" w15:userId="1718390747"/>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67627"/>
    <w:rsid w:val="06305334"/>
    <w:rsid w:val="0B2A69A2"/>
    <w:rsid w:val="15367627"/>
    <w:rsid w:val="34E36A29"/>
    <w:rsid w:val="3DCD0C56"/>
    <w:rsid w:val="44B9751C"/>
    <w:rsid w:val="65281924"/>
    <w:rsid w:val="65811A17"/>
    <w:rsid w:val="7F2A25AD"/>
    <w:rsid w:val="7F522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8841</Words>
  <Characters>9391</Characters>
  <Lines>0</Lines>
  <Paragraphs>0</Paragraphs>
  <TotalTime>35</TotalTime>
  <ScaleCrop>false</ScaleCrop>
  <LinksUpToDate>false</LinksUpToDate>
  <CharactersWithSpaces>9391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2025-06-13T01:21:00Z</dcterms:created>
  <dc:creator>WPS_1655105178</dc:creator>
  <cp:lastModifiedBy>Administrator</cp:lastModifiedBy>
  <cp:lastPrinted>2025-10-17T14:49:00Z</cp:lastPrinted>
  <dcterms:modified xsi:type="dcterms:W3CDTF">2025-10-17T15:00:17Z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6006D7912AEB439E95E05585FF5D4F09_13</vt:lpwstr>
  </property>
  <property fmtid="{D5CDD505-2E9C-101B-9397-08002B2CF9AE}" pid="4" name="KSOTemplateDocerSaveRecord">
    <vt:lpwstr>eyJoZGlkIjoiZjk4MGVhMjc0ZDgyNjFhYWI2MDhjM2QwMmYwYjE4MDIiLCJ1c2VySWQiOiI3NDIwMjc2NzcifQ==</vt:lpwstr>
  </property>
</Properties>
</file>